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03DA1" w:rsidRDefault="00D1684F">
      <w:ins w:id="0" w:author="Alice" w:date="2025-04-16T10:37:00Z" w16du:dateUtc="2025-04-16T08:37:00Z">
        <w:r>
          <w:t>AAA</w:t>
        </w:r>
        <w:r w:rsidRPr="00B2548D">
          <w:rPr>
            <w:b/>
            <w:bCs/>
            <w:rPrChange w:id="1" w:author="Miklos Vajna" w:date="2025-04-24T15:41:00Z" w16du:dateUtc="2025-04-24T13:41:00Z">
              <w:rPr/>
            </w:rPrChange>
          </w:rPr>
          <w:t>BBB</w:t>
        </w:r>
        <w:r>
          <w:t>CCC</w:t>
        </w:r>
      </w:ins>
    </w:p>
    <w:sectPr w:rsidR="00A03D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iklos Vajna">
    <w15:presenceInfo w15:providerId="Windows Live" w15:userId="241508bab9f53c7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84F"/>
    <w:rsid w:val="006B184C"/>
    <w:rsid w:val="007F27F6"/>
    <w:rsid w:val="00A03DA1"/>
    <w:rsid w:val="00A9675B"/>
    <w:rsid w:val="00B2548D"/>
    <w:rsid w:val="00BB15D4"/>
    <w:rsid w:val="00D16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FF3E3B-B276-426E-8EDE-360854EBD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168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68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1684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168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1684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1684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1684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1684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1684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68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168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168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1684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1684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1684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1684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1684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1684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1684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168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1684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168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168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1684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1684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1684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168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1684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1684F"/>
    <w:rPr>
      <w:b/>
      <w:bCs/>
      <w:smallCaps/>
      <w:color w:val="0F4761" w:themeColor="accent1" w:themeShade="BF"/>
      <w:spacing w:val="5"/>
    </w:rPr>
  </w:style>
  <w:style w:type="paragraph" w:styleId="Revision">
    <w:name w:val="Revision"/>
    <w:hidden/>
    <w:uiPriority w:val="99"/>
    <w:semiHidden/>
    <w:rsid w:val="00D1684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 Vajna</dc:creator>
  <cp:keywords/>
  <dc:description/>
  <cp:lastModifiedBy>Miklos Vajna</cp:lastModifiedBy>
  <cp:revision>3</cp:revision>
  <dcterms:created xsi:type="dcterms:W3CDTF">2025-04-16T08:37:00Z</dcterms:created>
  <dcterms:modified xsi:type="dcterms:W3CDTF">2025-04-24T13:41:00Z</dcterms:modified>
</cp:coreProperties>
</file>